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03E24CC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r w:rsidR="002E4458" w:rsidRPr="00721534">
        <w:rPr>
          <w:rFonts w:eastAsia="MS Mincho"/>
          <w:lang w:val="ru-RU"/>
        </w:rPr>
        <w:t xml:space="preserve"> </w:t>
      </w:r>
      <w:r w:rsidR="002E4458" w:rsidRPr="00721534">
        <w:rPr>
          <w:lang w:val="ru-RU"/>
        </w:rPr>
        <w:t xml:space="preserve">от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4325BF26"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80163F" w:rsidRPr="0080163F">
        <w:rPr>
          <w:rFonts w:eastAsia="MS Mincho"/>
          <w:noProof/>
          <w:spacing w:val="-2"/>
          <w:lang w:val="ru-RU"/>
        </w:rPr>
        <w:t>Акционерное общество «Нефтяная компания «Конданефть» (АО «НК «Конданефть»)</w:t>
      </w:r>
      <w:r w:rsidRPr="004864E9">
        <w:rPr>
          <w:rFonts w:eastAsia="MS Mincho"/>
          <w:spacing w:val="-2"/>
          <w:lang w:val="ru-RU"/>
        </w:rPr>
        <w:fldChar w:fldCharType="end"/>
      </w:r>
      <w:bookmarkEnd w:id="0"/>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bookmarkStart w:id="1"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80163F" w:rsidRPr="0080163F">
        <w:rPr>
          <w:rFonts w:eastAsia="MS Mincho"/>
          <w:noProof/>
          <w:lang w:val="ru-RU"/>
        </w:rPr>
        <w:t>представителя Фуфачевой Татьяны Владимировны</w:t>
      </w:r>
      <w:r w:rsidRPr="004864E9">
        <w:rPr>
          <w:rFonts w:eastAsia="MS Mincho"/>
          <w:lang w:val="ru-RU"/>
        </w:rPr>
        <w:fldChar w:fldCharType="end"/>
      </w:r>
      <w:bookmarkEnd w:id="1"/>
      <w:r w:rsidR="005B741E" w:rsidRPr="004864E9">
        <w:rPr>
          <w:rFonts w:eastAsia="MS Mincho"/>
          <w:lang w:val="ru-RU"/>
        </w:rPr>
        <w:t xml:space="preserve">, действующего на основании </w:t>
      </w:r>
      <w:bookmarkStart w:id="2"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80163F" w:rsidRPr="0080163F">
        <w:rPr>
          <w:rFonts w:eastAsia="MS Mincho"/>
          <w:noProof/>
          <w:lang w:val="ru-RU"/>
        </w:rPr>
        <w:t>доверенности № 1</w:t>
      </w:r>
      <w:r w:rsidR="00DE4D22">
        <w:rPr>
          <w:rFonts w:eastAsia="MS Mincho"/>
          <w:noProof/>
          <w:lang w:val="ru-RU"/>
        </w:rPr>
        <w:t>5</w:t>
      </w:r>
      <w:r w:rsidR="0080163F" w:rsidRPr="0080163F">
        <w:rPr>
          <w:rFonts w:eastAsia="MS Mincho"/>
          <w:noProof/>
          <w:lang w:val="ru-RU"/>
        </w:rPr>
        <w:t>-2</w:t>
      </w:r>
      <w:r w:rsidR="00DE4D22">
        <w:rPr>
          <w:rFonts w:eastAsia="MS Mincho"/>
          <w:noProof/>
          <w:lang w:val="ru-RU"/>
        </w:rPr>
        <w:t>5</w:t>
      </w:r>
      <w:r w:rsidR="0080163F" w:rsidRPr="0080163F">
        <w:rPr>
          <w:rFonts w:eastAsia="MS Mincho"/>
          <w:noProof/>
          <w:lang w:val="ru-RU"/>
        </w:rPr>
        <w:t xml:space="preserve"> от 01.01.202</w:t>
      </w:r>
      <w:r w:rsidR="00DE4D22">
        <w:rPr>
          <w:rFonts w:eastAsia="MS Mincho"/>
          <w:noProof/>
          <w:lang w:val="ru-RU"/>
        </w:rPr>
        <w:t>5</w:t>
      </w:r>
      <w:r w:rsidRPr="004864E9">
        <w:rPr>
          <w:rFonts w:eastAsia="MS Mincho"/>
          <w:lang w:val="ru-RU"/>
        </w:rPr>
        <w:fldChar w:fldCharType="end"/>
      </w:r>
      <w:bookmarkEnd w:id="2"/>
      <w:r w:rsidR="005B741E" w:rsidRPr="004864E9">
        <w:rPr>
          <w:rFonts w:eastAsia="MS Mincho"/>
          <w:lang w:val="ru-RU"/>
        </w:rPr>
        <w:t xml:space="preserve">, с одной стороны и </w:t>
      </w:r>
    </w:p>
    <w:bookmarkStart w:id="3"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лице </w:t>
      </w:r>
      <w:bookmarkStart w:id="4"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4"/>
      <w:r w:rsidR="005B741E" w:rsidRPr="004864E9">
        <w:rPr>
          <w:rFonts w:eastAsia="MS Mincho"/>
          <w:lang w:val="ru-RU"/>
        </w:rPr>
        <w:t xml:space="preserve">, действующего на основании </w:t>
      </w:r>
      <w:bookmarkStart w:id="5"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sidRPr="00DE4D22">
        <w:rPr>
          <w:rFonts w:eastAsia="MS Mincho"/>
          <w:noProof/>
          <w:lang w:val="ru-RU"/>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DE4D22"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DE4D22"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w:t>
            </w:r>
            <w:r w:rsidRPr="00F04B3E">
              <w:rPr>
                <w:color w:val="000000" w:themeColor="text1"/>
                <w:sz w:val="22"/>
                <w:lang w:val="ru-RU" w:bidi="ru-RU"/>
              </w:rPr>
              <w:lastRenderedPageBreak/>
              <w:t>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lastRenderedPageBreak/>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lastRenderedPageBreak/>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DE4D22"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DE4D22"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DE4D22"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прекращение энергоснабжения /повреждение 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w:t>
            </w:r>
            <w:r w:rsidRPr="00F04B3E">
              <w:rPr>
                <w:color w:val="000000" w:themeColor="text1"/>
                <w:sz w:val="22"/>
                <w:szCs w:val="22"/>
                <w:lang w:val="ru-RU" w:eastAsia="ru-RU" w:bidi="ru-RU"/>
              </w:rPr>
              <w:lastRenderedPageBreak/>
              <w:t>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DE4D22"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DE4D22"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DE4D22"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DE4D22"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DE4D22"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DE4D22"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DE4D22"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DE4D22"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DE4D22"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lastRenderedPageBreak/>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DE4D22"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DE4D22"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6"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уведомления о сальдировании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DE4D22"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7"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8"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DE4D22"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DE4D22"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9"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70273A18"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0080163F">
        <w:rPr>
          <w:lang w:val="ru-RU"/>
        </w:rPr>
        <w:t>Фуфачева Т.В.</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25B58B12" w14:textId="77777777" w:rsidR="0080163F"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0080163F">
        <w:rPr>
          <w:lang w:val="ru-RU"/>
        </w:rPr>
        <w:t xml:space="preserve">представитель по </w:t>
      </w:r>
      <w:r w:rsidR="0080163F" w:rsidRPr="0080163F">
        <w:rPr>
          <w:lang w:val="ru-RU"/>
        </w:rPr>
        <w:t xml:space="preserve">доверенности </w:t>
      </w:r>
    </w:p>
    <w:p w14:paraId="17C7D991" w14:textId="5A0E46CE" w:rsidR="000644B2" w:rsidRPr="001B1A88" w:rsidRDefault="0080163F" w:rsidP="000644B2">
      <w:pPr>
        <w:spacing w:before="120"/>
        <w:jc w:val="both"/>
        <w:rPr>
          <w:lang w:val="ru-RU"/>
        </w:rPr>
      </w:pPr>
      <w:r w:rsidRPr="0080163F">
        <w:rPr>
          <w:lang w:val="ru-RU"/>
        </w:rPr>
        <w:t>№ 1</w:t>
      </w:r>
      <w:r w:rsidR="00DE4D22">
        <w:rPr>
          <w:lang w:val="ru-RU"/>
        </w:rPr>
        <w:t>5</w:t>
      </w:r>
      <w:r w:rsidRPr="0080163F">
        <w:rPr>
          <w:lang w:val="ru-RU"/>
        </w:rPr>
        <w:t>-2</w:t>
      </w:r>
      <w:r w:rsidR="00DE4D22">
        <w:rPr>
          <w:lang w:val="ru-RU"/>
        </w:rPr>
        <w:t>5</w:t>
      </w:r>
      <w:r w:rsidRPr="0080163F">
        <w:rPr>
          <w:lang w:val="ru-RU"/>
        </w:rPr>
        <w:t xml:space="preserve"> от 01.01.202</w:t>
      </w:r>
      <w:r w:rsidR="00DE4D22">
        <w:rPr>
          <w:lang w:val="ru-RU"/>
        </w:rPr>
        <w:t>5</w:t>
      </w:r>
      <w:r w:rsidR="000644B2">
        <w:fldChar w:fldCharType="end"/>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fldChar w:fldCharType="begin">
          <w:ffData>
            <w:name w:val=""/>
            <w:enabled/>
            <w:calcOnExit w:val="0"/>
            <w:textInput>
              <w:default w:val="Должность:"/>
            </w:textInput>
          </w:ffData>
        </w:fldChar>
      </w:r>
      <w:r w:rsidR="000644B2" w:rsidRPr="001B1A88">
        <w:rPr>
          <w:lang w:val="ru-RU"/>
        </w:rPr>
        <w:instrText xml:space="preserve"> </w:instrText>
      </w:r>
      <w:r w:rsidR="000644B2">
        <w:instrText>FORMTEXT</w:instrText>
      </w:r>
      <w:r w:rsidR="000644B2" w:rsidRPr="001B1A88">
        <w:rPr>
          <w:lang w:val="ru-RU"/>
        </w:rPr>
        <w:instrText xml:space="preserve"> </w:instrText>
      </w:r>
      <w:r w:rsidR="000644B2">
        <w:fldChar w:fldCharType="separate"/>
      </w:r>
      <w:r w:rsidR="000644B2" w:rsidRPr="001B1A88">
        <w:rPr>
          <w:noProof/>
          <w:lang w:val="ru-RU"/>
        </w:rPr>
        <w:t>Должность:</w:t>
      </w:r>
      <w:r w:rsidR="000644B2">
        <w:fldChar w:fldCharType="end"/>
      </w:r>
      <w:r w:rsidR="000644B2" w:rsidRPr="00F72ACB">
        <w:rPr>
          <w:rFonts w:ascii="Arial" w:hAnsi="Arial" w:cs="Arial"/>
          <w:color w:val="000000"/>
          <w:highlight w:val="lightGray"/>
          <w:lang w:val="ru-RU"/>
        </w:rPr>
        <w:t xml:space="preserve"> </w:t>
      </w:r>
      <w:r w:rsidR="000644B2">
        <w:fldChar w:fldCharType="begin">
          <w:ffData>
            <w:name w:val=""/>
            <w:enabled/>
            <w:calcOnExit w:val="0"/>
            <w:textInput>
              <w:default w:val="_____________"/>
            </w:textInput>
          </w:ffData>
        </w:fldChar>
      </w:r>
      <w:r w:rsidR="000644B2" w:rsidRPr="001B1A88">
        <w:rPr>
          <w:lang w:val="ru-RU"/>
        </w:rPr>
        <w:instrText xml:space="preserve"> </w:instrText>
      </w:r>
      <w:r w:rsidR="000644B2">
        <w:instrText>FORMTEXT</w:instrText>
      </w:r>
      <w:r w:rsidR="000644B2" w:rsidRPr="001B1A88">
        <w:rPr>
          <w:lang w:val="ru-RU"/>
        </w:rPr>
        <w:instrText xml:space="preserve"> </w:instrText>
      </w:r>
      <w:r w:rsidR="000644B2">
        <w:fldChar w:fldCharType="separate"/>
      </w:r>
      <w:r w:rsidR="000644B2" w:rsidRPr="001B1A88">
        <w:rPr>
          <w:noProof/>
          <w:lang w:val="ru-RU"/>
        </w:rPr>
        <w:t>_____________</w:t>
      </w:r>
      <w:r w:rsidR="000644B2">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bookmarkStart w:id="10" w:name="_GoBack"/>
      <w:bookmarkEnd w:id="10"/>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headerReference w:type="default" r:id="rId7"/>
      <w:footerReference w:type="default" r:id="rId8"/>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16591" w14:textId="77777777" w:rsidR="00CA2330" w:rsidRDefault="00CA2330">
      <w:r>
        <w:separator/>
      </w:r>
    </w:p>
  </w:endnote>
  <w:endnote w:type="continuationSeparator" w:id="0">
    <w:p w14:paraId="18838757" w14:textId="77777777" w:rsidR="00CA2330" w:rsidRDefault="00CA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4E120" w14:textId="77777777" w:rsidR="00CA2330" w:rsidRDefault="00CA2330">
      <w:r>
        <w:separator/>
      </w:r>
    </w:p>
  </w:footnote>
  <w:footnote w:type="continuationSeparator" w:id="0">
    <w:p w14:paraId="0D9191B8" w14:textId="77777777" w:rsidR="00CA2330" w:rsidRDefault="00CA2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3BA93" w14:textId="29A65286" w:rsidR="00456155" w:rsidRDefault="00CA2330">
    <w:pPr>
      <w:pStyle w:val="a4"/>
    </w:pPr>
    <w:r>
      <w:rPr>
        <w:noProof/>
        <w:lang w:val="ru-RU" w:eastAsia="ru-RU"/>
      </w:rPr>
      <w:pict w14:anchorId="6CB8B9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HNvwPNEUZNZQZyWrz1ElYuRq1qrxyvlvvzwYu1tK6efgHThThDp5BACpezMtOjCx/GPiU8gUjfxuQvg7YTYw==" w:salt="tymqHqxK9eTqNYaouvvK9A=="/>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4F4E"/>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6155"/>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163F"/>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A2330"/>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4D22"/>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1712</Words>
  <Characters>9764</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Цыбульский Денис Александрович</cp:lastModifiedBy>
  <cp:revision>5</cp:revision>
  <cp:lastPrinted>2021-09-28T06:50:00Z</cp:lastPrinted>
  <dcterms:created xsi:type="dcterms:W3CDTF">2023-12-14T09:58:00Z</dcterms:created>
  <dcterms:modified xsi:type="dcterms:W3CDTF">2025-02-08T05:30:00Z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PNgFRNZKYY}X00002X16Om</vt:lpwstr>
  </property>
</Properties>
</file>